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70" w:lineRule="exact"/>
        <w:rPr>
          <w:rFonts w:ascii="ＭＳ Ｐ明朝" w:eastAsia="ＭＳ Ｐ明朝" w:hAnsi="ＭＳ Ｐ明朝"/>
        </w:rPr>
      </w:pPr>
      <w:bookmarkStart w:id="0" w:name="_GoBack"/>
      <w:bookmarkEnd w:id="0"/>
      <w:r>
        <w:rPr>
          <w:rFonts w:ascii="ＭＳ Ｐ明朝" w:eastAsia="ＭＳ Ｐ明朝" w:hAnsi="ＭＳ Ｐ明朝" w:hint="eastAsia"/>
        </w:rPr>
        <w:t>（仕様書様式第50号）</w:t>
      </w:r>
    </w:p>
    <w:p>
      <w:pPr>
        <w:spacing w:line="270" w:lineRule="exact"/>
        <w:rPr>
          <w:rFonts w:ascii="ＭＳ Ｐ明朝" w:eastAsia="ＭＳ Ｐ明朝" w:hAnsi="ＭＳ Ｐ明朝"/>
          <w:sz w:val="18"/>
          <w:szCs w:val="24"/>
        </w:rPr>
      </w:pPr>
      <w:r>
        <w:rPr>
          <w:rFonts w:hint="eastAsia"/>
          <w:sz w:val="21"/>
          <w:szCs w:val="24"/>
        </w:rPr>
        <w:t>別紙</w:t>
      </w:r>
    </w:p>
    <w:p>
      <w:pPr>
        <w:spacing w:line="20" w:lineRule="atLeast"/>
        <w:jc w:val="cente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就職状況が追跡困難等となっている訓練修了者に係る</w:t>
      </w:r>
    </w:p>
    <w:p>
      <w:pPr>
        <w:spacing w:line="20" w:lineRule="atLeast"/>
        <w:jc w:val="cente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就職状況の確認希望届</w:t>
      </w:r>
    </w:p>
    <w:p>
      <w:pPr>
        <w:spacing w:line="20" w:lineRule="atLeast"/>
        <w:jc w:val="right"/>
        <w:rPr>
          <w:rFonts w:ascii="ＭＳ Ｐ明朝" w:eastAsia="ＭＳ Ｐ明朝" w:hAnsi="ＭＳ Ｐ明朝"/>
          <w:sz w:val="22"/>
          <w:szCs w:val="22"/>
        </w:rPr>
      </w:pPr>
    </w:p>
    <w:p>
      <w:pPr>
        <w:spacing w:line="20" w:lineRule="atLeast"/>
        <w:jc w:val="right"/>
        <w:rPr>
          <w:rFonts w:ascii="ＭＳ Ｐ明朝" w:eastAsia="ＭＳ Ｐ明朝" w:hAnsi="ＭＳ Ｐ明朝"/>
          <w:sz w:val="22"/>
          <w:szCs w:val="22"/>
        </w:rPr>
      </w:pPr>
      <w:r>
        <w:rPr>
          <w:rFonts w:ascii="ＭＳ Ｐ明朝" w:eastAsia="ＭＳ Ｐ明朝" w:hAnsi="ＭＳ Ｐ明朝" w:hint="eastAsia"/>
          <w:sz w:val="22"/>
          <w:szCs w:val="22"/>
        </w:rPr>
        <w:t xml:space="preserve">　　　年　　　月　　　日　</w:t>
      </w:r>
    </w:p>
    <w:p>
      <w:pPr>
        <w:spacing w:line="20" w:lineRule="atLeast"/>
        <w:rPr>
          <w:rFonts w:ascii="ＭＳ Ｐ明朝" w:eastAsia="ＭＳ Ｐ明朝" w:hAnsi="ＭＳ Ｐ明朝"/>
          <w:sz w:val="22"/>
          <w:szCs w:val="22"/>
        </w:rPr>
      </w:pPr>
    </w:p>
    <w:p>
      <w:pPr>
        <w:spacing w:line="20" w:lineRule="atLeast"/>
        <w:rPr>
          <w:rFonts w:ascii="ＭＳ Ｐ明朝" w:eastAsia="ＭＳ Ｐ明朝" w:hAnsi="ＭＳ Ｐ明朝"/>
          <w:sz w:val="22"/>
          <w:szCs w:val="22"/>
        </w:rPr>
      </w:pPr>
      <w:r>
        <w:rPr>
          <w:rFonts w:ascii="ＭＳ Ｐ明朝" w:eastAsia="ＭＳ Ｐ明朝" w:hAnsi="ＭＳ Ｐ明朝" w:hint="eastAsia"/>
          <w:sz w:val="22"/>
          <w:szCs w:val="22"/>
        </w:rPr>
        <w:t>○○産業技術専門学院長　殿</w:t>
      </w:r>
    </w:p>
    <w:p>
      <w:pPr>
        <w:spacing w:line="20" w:lineRule="atLeast"/>
        <w:rPr>
          <w:rFonts w:ascii="ＭＳ Ｐ明朝" w:eastAsia="ＭＳ Ｐ明朝" w:hAnsi="ＭＳ Ｐ明朝"/>
          <w:sz w:val="22"/>
          <w:szCs w:val="22"/>
        </w:rPr>
      </w:pPr>
    </w:p>
    <w:p>
      <w:pPr>
        <w:spacing w:line="20" w:lineRule="atLeast"/>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　　　　　　　　　　　　　　（委託先機関名・代表者名）　</w:t>
      </w:r>
    </w:p>
    <w:p>
      <w:pPr>
        <w:spacing w:line="20" w:lineRule="atLeast"/>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　　　　　　　　　　　　　　　　　　</w:t>
      </w:r>
    </w:p>
    <w:p>
      <w:pPr>
        <w:spacing w:line="20" w:lineRule="atLeast"/>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　　　　　　　　　　　　　　　　　　</w:t>
      </w:r>
    </w:p>
    <w:p>
      <w:pPr>
        <w:spacing w:line="20" w:lineRule="atLeast"/>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１　ｺｰｽ番号・訓練科名・訓練期間</w:t>
      </w:r>
    </w:p>
    <w:p>
      <w:pPr>
        <w:spacing w:line="20" w:lineRule="atLeast"/>
        <w:rPr>
          <w:sz w:val="22"/>
          <w:szCs w:val="24"/>
        </w:rPr>
      </w:pPr>
      <w:r>
        <w:rPr>
          <w:rFonts w:hint="eastAsia"/>
          <w:sz w:val="22"/>
          <w:szCs w:val="24"/>
        </w:rPr>
        <w:t xml:space="preserve">　</w:t>
      </w:r>
    </w:p>
    <w:p>
      <w:pPr>
        <w:spacing w:line="20" w:lineRule="atLeast"/>
        <w:rPr>
          <w:sz w:val="22"/>
          <w:szCs w:val="24"/>
        </w:rPr>
      </w:pPr>
      <w:r>
        <w:rPr>
          <w:rFonts w:hint="eastAsia"/>
          <w:sz w:val="22"/>
          <w:szCs w:val="24"/>
        </w:rPr>
        <w:t xml:space="preserve">　　　　年　　月　　日　～　　　　年　月　日</w:t>
      </w:r>
    </w:p>
    <w:p>
      <w:pPr>
        <w:spacing w:line="20" w:lineRule="atLeast"/>
        <w:rPr>
          <w:rFonts w:ascii="ＭＳ Ｐゴシック" w:eastAsia="ＭＳ Ｐゴシック" w:hAnsi="ＭＳ Ｐゴシック"/>
          <w:sz w:val="22"/>
          <w:szCs w:val="24"/>
        </w:rPr>
      </w:pPr>
    </w:p>
    <w:p>
      <w:pPr>
        <w:spacing w:line="20" w:lineRule="atLeast"/>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２　確認の希望の有無</w:t>
      </w:r>
    </w:p>
    <w:tbl>
      <w:tblPr>
        <w:tblStyle w:val="a3"/>
        <w:tblW w:w="0" w:type="auto"/>
        <w:tblInd w:w="861" w:type="dxa"/>
        <w:tblLook w:val="04A0" w:firstRow="1" w:lastRow="0" w:firstColumn="1" w:lastColumn="0" w:noHBand="0" w:noVBand="1"/>
      </w:tblPr>
      <w:tblGrid>
        <w:gridCol w:w="2750"/>
        <w:gridCol w:w="515"/>
        <w:gridCol w:w="2693"/>
        <w:gridCol w:w="2693"/>
      </w:tblGrid>
      <w:tr>
        <w:trPr>
          <w:trHeight w:val="454"/>
        </w:trPr>
        <w:tc>
          <w:tcPr>
            <w:tcW w:w="2750" w:type="dxa"/>
            <w:tcBorders>
              <w:top w:val="nil"/>
              <w:left w:val="nil"/>
              <w:bottom w:val="nil"/>
              <w:right w:val="nil"/>
            </w:tcBorders>
            <w:vAlign w:val="center"/>
          </w:tcPr>
          <w:p>
            <w:pPr>
              <w:spacing w:line="20" w:lineRule="atLeast"/>
              <w:jc w:val="center"/>
              <w:rPr>
                <w:b/>
                <w:sz w:val="22"/>
                <w:szCs w:val="24"/>
              </w:rPr>
            </w:pPr>
            <w:r>
              <w:rPr>
                <w:rFonts w:hint="eastAsia"/>
                <w:b/>
                <w:sz w:val="22"/>
                <w:szCs w:val="24"/>
              </w:rPr>
              <w:t>確認を希望する</w:t>
            </w:r>
          </w:p>
        </w:tc>
        <w:tc>
          <w:tcPr>
            <w:tcW w:w="515" w:type="dxa"/>
            <w:tcBorders>
              <w:top w:val="nil"/>
              <w:left w:val="nil"/>
              <w:bottom w:val="nil"/>
              <w:right w:val="nil"/>
            </w:tcBorders>
            <w:vAlign w:val="center"/>
          </w:tcPr>
          <w:p>
            <w:pPr>
              <w:spacing w:line="20" w:lineRule="atLeast"/>
              <w:jc w:val="center"/>
              <w:rPr>
                <w:b/>
                <w:sz w:val="22"/>
                <w:szCs w:val="24"/>
              </w:rPr>
            </w:pPr>
            <w:r>
              <w:rPr>
                <w:rFonts w:hint="eastAsia"/>
                <w:b/>
                <w:sz w:val="22"/>
                <w:szCs w:val="24"/>
              </w:rPr>
              <w:t>・</w:t>
            </w:r>
          </w:p>
        </w:tc>
        <w:tc>
          <w:tcPr>
            <w:tcW w:w="2693" w:type="dxa"/>
            <w:tcBorders>
              <w:top w:val="nil"/>
              <w:left w:val="nil"/>
              <w:bottom w:val="nil"/>
              <w:right w:val="nil"/>
            </w:tcBorders>
            <w:vAlign w:val="center"/>
          </w:tcPr>
          <w:p>
            <w:pPr>
              <w:spacing w:line="20" w:lineRule="atLeast"/>
              <w:jc w:val="center"/>
              <w:rPr>
                <w:b/>
                <w:sz w:val="22"/>
                <w:szCs w:val="24"/>
              </w:rPr>
            </w:pPr>
            <w:r>
              <w:rPr>
                <w:rFonts w:hint="eastAsia"/>
                <w:b/>
                <w:sz w:val="22"/>
                <w:szCs w:val="24"/>
              </w:rPr>
              <w:t>確認を希望しない</w:t>
            </w:r>
          </w:p>
        </w:tc>
        <w:tc>
          <w:tcPr>
            <w:tcW w:w="2693" w:type="dxa"/>
            <w:tcBorders>
              <w:top w:val="nil"/>
              <w:left w:val="nil"/>
              <w:bottom w:val="nil"/>
              <w:right w:val="nil"/>
            </w:tcBorders>
            <w:vAlign w:val="center"/>
          </w:tcPr>
          <w:p>
            <w:pPr>
              <w:spacing w:line="20" w:lineRule="atLeast"/>
              <w:jc w:val="center"/>
              <w:rPr>
                <w:sz w:val="22"/>
                <w:szCs w:val="24"/>
              </w:rPr>
            </w:pPr>
            <w:r>
              <w:rPr>
                <w:rFonts w:hint="eastAsia"/>
                <w:sz w:val="18"/>
                <w:szCs w:val="24"/>
              </w:rPr>
              <w:t>※どちらか一方を囲むこと</w:t>
            </w:r>
          </w:p>
        </w:tc>
      </w:tr>
    </w:tbl>
    <w:p>
      <w:pPr>
        <w:spacing w:line="20" w:lineRule="atLeast"/>
        <w:ind w:left="230" w:hangingChars="100" w:hanging="230"/>
        <w:rPr>
          <w:sz w:val="21"/>
          <w:szCs w:val="24"/>
        </w:rPr>
      </w:pPr>
    </w:p>
    <w:p>
      <w:pPr>
        <w:spacing w:line="20" w:lineRule="atLeast"/>
        <w:ind w:left="230" w:hangingChars="100" w:hanging="230"/>
        <w:rPr>
          <w:rFonts w:ascii="ＭＳ Ｐゴシック" w:eastAsia="ＭＳ Ｐゴシック" w:hAnsi="ＭＳ Ｐゴシック"/>
          <w:sz w:val="21"/>
          <w:szCs w:val="24"/>
        </w:rPr>
      </w:pPr>
      <w:r>
        <w:rPr>
          <w:rFonts w:ascii="ＭＳ Ｐゴシック" w:eastAsia="ＭＳ Ｐゴシック" w:hAnsi="ＭＳ Ｐゴシック" w:hint="eastAsia"/>
          <w:sz w:val="21"/>
          <w:szCs w:val="24"/>
        </w:rPr>
        <w:t>３ 就職状況報告に当り追跡困難者等となっている訓練修了者に係る就職状況の確認について</w:t>
      </w:r>
    </w:p>
    <w:p>
      <w:pPr>
        <w:spacing w:line="20" w:lineRule="atLeast"/>
        <w:ind w:leftChars="-35" w:left="143" w:hangingChars="100" w:hanging="220"/>
        <w:rPr>
          <w:u w:val="single"/>
        </w:rPr>
      </w:pPr>
      <w:r>
        <w:rPr>
          <w:rFonts w:hint="eastAsia"/>
        </w:rPr>
        <w:t>（１）訓練修了後３カ月以内の就職状況について、</w:t>
      </w:r>
      <w:r>
        <w:rPr>
          <w:rFonts w:hint="eastAsia"/>
          <w:u w:val="single"/>
        </w:rPr>
        <w:t>就職状況報告書が未回収のまま追跡困難等とな</w:t>
      </w:r>
    </w:p>
    <w:p>
      <w:pPr>
        <w:spacing w:line="20" w:lineRule="atLeast"/>
        <w:ind w:leftChars="165" w:left="363"/>
      </w:pPr>
      <w:r>
        <w:rPr>
          <w:rFonts w:hint="eastAsia"/>
          <w:u w:val="single"/>
        </w:rPr>
        <w:t>った訓練修了者に係る就職の有無を、委託先機関が希望し、かつ、次の要件を満たす場合に限り、公共職業安定所へ確認（照会）することができます</w:t>
      </w:r>
      <w:r>
        <w:rPr>
          <w:rFonts w:hint="eastAsia"/>
        </w:rPr>
        <w:t>。</w:t>
      </w:r>
    </w:p>
    <w:p>
      <w:pPr>
        <w:kinsoku w:val="0"/>
        <w:overflowPunct w:val="0"/>
        <w:autoSpaceDE w:val="0"/>
        <w:autoSpaceDN w:val="0"/>
        <w:adjustRightInd w:val="0"/>
        <w:ind w:firstLineChars="200" w:firstLine="440"/>
        <w:rPr>
          <w:rFonts w:ascii="ＭＳ Ｐ明朝" w:eastAsia="ＭＳ Ｐ明朝" w:hAnsi="ＭＳ Ｐ明朝"/>
        </w:rPr>
      </w:pPr>
      <w:r>
        <w:rPr>
          <w:rFonts w:ascii="ＭＳ Ｐゴシック" w:eastAsia="ＭＳ Ｐゴシック" w:hAnsi="ＭＳ Ｐゴシック" w:hint="eastAsia"/>
        </w:rPr>
        <w:t>【確認要件】</w:t>
      </w:r>
    </w:p>
    <w:p>
      <w:pPr>
        <w:kinsoku w:val="0"/>
        <w:overflowPunct w:val="0"/>
        <w:autoSpaceDE w:val="0"/>
        <w:autoSpaceDN w:val="0"/>
        <w:adjustRightInd w:val="0"/>
        <w:rPr>
          <w:rFonts w:ascii="ＭＳ Ｐ明朝" w:eastAsia="ＭＳ Ｐ明朝" w:hAnsi="ＭＳ Ｐ明朝"/>
        </w:rPr>
      </w:pPr>
      <w:r>
        <w:rPr>
          <w:rFonts w:ascii="ＭＳ Ｐ明朝" w:eastAsia="ＭＳ Ｐ明朝" w:hAnsi="ＭＳ Ｐ明朝" w:hint="eastAsia"/>
        </w:rPr>
        <w:t xml:space="preserve">　　　　次のア及びイのいずれにも該当する場合であること。</w:t>
      </w:r>
    </w:p>
    <w:p>
      <w:pPr>
        <w:kinsoku w:val="0"/>
        <w:overflowPunct w:val="0"/>
        <w:autoSpaceDE w:val="0"/>
        <w:autoSpaceDN w:val="0"/>
        <w:adjustRightInd w:val="0"/>
        <w:rPr>
          <w:rFonts w:ascii="ＭＳ Ｐ明朝" w:eastAsia="ＭＳ Ｐ明朝" w:hAnsi="ＭＳ Ｐ明朝"/>
        </w:rPr>
      </w:pPr>
      <w:r>
        <w:rPr>
          <w:rFonts w:ascii="ＭＳ Ｐ明朝" w:eastAsia="ＭＳ Ｐ明朝" w:hAnsi="ＭＳ Ｐ明朝" w:hint="eastAsia"/>
        </w:rPr>
        <w:t xml:space="preserve">　　　　　ア　就職状況報告書の回収率が80％以上であること</w:t>
      </w:r>
    </w:p>
    <w:p>
      <w:pPr>
        <w:kinsoku w:val="0"/>
        <w:overflowPunct w:val="0"/>
        <w:autoSpaceDE w:val="0"/>
        <w:autoSpaceDN w:val="0"/>
        <w:adjustRightInd w:val="0"/>
        <w:ind w:left="990" w:hangingChars="450" w:hanging="990"/>
        <w:rPr>
          <w:rFonts w:ascii="ＭＳ Ｐ明朝" w:eastAsia="ＭＳ Ｐ明朝" w:hAnsi="ＭＳ Ｐ明朝"/>
        </w:rPr>
      </w:pPr>
      <w:r>
        <w:rPr>
          <w:rFonts w:ascii="ＭＳ Ｐ明朝" w:eastAsia="ＭＳ Ｐ明朝" w:hAnsi="ＭＳ Ｐ明朝" w:hint="eastAsia"/>
        </w:rPr>
        <w:t xml:space="preserve">　　　　　　　　就職状況報告書の回収率＝（修了者のうち就職状況報告書が提出された者の数＋中途退所就職者数）÷（修了者数＋中途退所就職者数）×100</w:t>
      </w:r>
    </w:p>
    <w:p>
      <w:pPr>
        <w:kinsoku w:val="0"/>
        <w:overflowPunct w:val="0"/>
        <w:autoSpaceDE w:val="0"/>
        <w:autoSpaceDN w:val="0"/>
        <w:adjustRightInd w:val="0"/>
        <w:ind w:left="440" w:hangingChars="200" w:hanging="440"/>
        <w:rPr>
          <w:rFonts w:ascii="ＭＳ Ｐ明朝" w:eastAsia="ＭＳ Ｐ明朝" w:hAnsi="ＭＳ Ｐ明朝"/>
        </w:rPr>
      </w:pPr>
      <w:r>
        <w:rPr>
          <w:rFonts w:ascii="ＭＳ Ｐ明朝" w:eastAsia="ＭＳ Ｐ明朝" w:hAnsi="ＭＳ Ｐ明朝" w:hint="eastAsia"/>
        </w:rPr>
        <w:t xml:space="preserve">　　　　　イ　就職支援経費就職率について、次の①又は②に該当する場合</w:t>
      </w:r>
    </w:p>
    <w:p>
      <w:pPr>
        <w:kinsoku w:val="0"/>
        <w:overflowPunct w:val="0"/>
        <w:autoSpaceDE w:val="0"/>
        <w:autoSpaceDN w:val="0"/>
        <w:adjustRightInd w:val="0"/>
        <w:ind w:left="1100" w:hangingChars="500" w:hanging="1100"/>
        <w:rPr>
          <w:rFonts w:ascii="ＭＳ Ｐ明朝" w:eastAsia="ＭＳ Ｐ明朝" w:hAnsi="ＭＳ Ｐ明朝"/>
        </w:rPr>
      </w:pPr>
      <w:r>
        <w:rPr>
          <w:rFonts w:ascii="ＭＳ Ｐ明朝" w:eastAsia="ＭＳ Ｐ明朝" w:hAnsi="ＭＳ Ｐ明朝" w:hint="eastAsia"/>
        </w:rPr>
        <w:t xml:space="preserve">　　　　　　①就職支援経費就職率が60％未満であり、確認希望者が就職支援実施委託料算定に係る対象就職者に該当すると、就職支援経費就職率が60%以上となる場合</w:t>
      </w:r>
    </w:p>
    <w:p>
      <w:pPr>
        <w:kinsoku w:val="0"/>
        <w:overflowPunct w:val="0"/>
        <w:autoSpaceDE w:val="0"/>
        <w:autoSpaceDN w:val="0"/>
        <w:adjustRightInd w:val="0"/>
        <w:ind w:left="1100" w:hangingChars="500" w:hanging="1100"/>
        <w:rPr>
          <w:rFonts w:ascii="ＭＳ Ｐ明朝" w:eastAsia="ＭＳ Ｐ明朝" w:hAnsi="ＭＳ Ｐ明朝"/>
        </w:rPr>
      </w:pPr>
      <w:r>
        <w:rPr>
          <w:rFonts w:ascii="ＭＳ Ｐ明朝" w:eastAsia="ＭＳ Ｐ明朝" w:hAnsi="ＭＳ Ｐ明朝" w:hint="eastAsia"/>
        </w:rPr>
        <w:t xml:space="preserve">　　　　　　②就職支援経費就職率が60％以上80％未満であり、確認希望者が就職支援実施委託料算定に係る対象就職者に該当すると、就職支援経費就職率が80%以上となる場合</w:t>
      </w:r>
    </w:p>
    <w:p>
      <w:pPr>
        <w:spacing w:line="20" w:lineRule="atLeast"/>
        <w:ind w:left="440" w:hangingChars="200" w:hanging="440"/>
      </w:pPr>
      <w:r>
        <w:rPr>
          <w:rFonts w:hint="eastAsia"/>
        </w:rPr>
        <w:t>（２）公共職業安定所への確認（照会）等の事務については、学院が実施し、その結果を学院から委託先機関へ通知等します。</w:t>
      </w:r>
    </w:p>
    <w:p>
      <w:pPr>
        <w:spacing w:line="20" w:lineRule="atLeast"/>
        <w:rPr>
          <w:rFonts w:ascii="ＭＳ Ｐ明朝" w:eastAsia="ＭＳ Ｐ明朝" w:hAnsi="ＭＳ Ｐ明朝"/>
        </w:rPr>
      </w:pPr>
      <w:r>
        <w:rPr>
          <w:rFonts w:hint="eastAsia"/>
        </w:rPr>
        <w:t>（３）</w:t>
      </w:r>
      <w:r>
        <w:rPr>
          <w:rFonts w:ascii="ＭＳ Ｐ明朝" w:eastAsia="ＭＳ Ｐ明朝" w:hAnsi="ＭＳ Ｐ明朝" w:hint="eastAsia"/>
        </w:rPr>
        <w:t>就職状況の報告期日については次のとおりです。</w:t>
      </w:r>
    </w:p>
    <w:p>
      <w:pPr>
        <w:spacing w:line="20" w:lineRule="atLeast"/>
        <w:ind w:firstLineChars="300" w:firstLine="660"/>
        <w:rPr>
          <w:rFonts w:ascii="ＭＳ Ｐ明朝" w:eastAsia="ＭＳ Ｐ明朝" w:hAnsi="ＭＳ Ｐ明朝"/>
        </w:rPr>
      </w:pPr>
      <w:r>
        <w:rPr>
          <w:rFonts w:ascii="ＭＳ Ｐ明朝" w:eastAsia="ＭＳ Ｐ明朝" w:hAnsi="ＭＳ Ｐ明朝" w:hint="eastAsia"/>
        </w:rPr>
        <w:t>なお、下記の確定報告については、当該確認（照会）の有無にかかわらず必ず提出すること。</w:t>
      </w:r>
    </w:p>
    <w:tbl>
      <w:tblPr>
        <w:tblStyle w:val="a3"/>
        <w:tblW w:w="9922" w:type="dxa"/>
        <w:tblInd w:w="284" w:type="dxa"/>
        <w:tblLook w:val="04A0" w:firstRow="1" w:lastRow="0" w:firstColumn="1" w:lastColumn="0" w:noHBand="0" w:noVBand="1"/>
      </w:tblPr>
      <w:tblGrid>
        <w:gridCol w:w="3964"/>
        <w:gridCol w:w="5958"/>
      </w:tblGrid>
      <w:tr>
        <w:tc>
          <w:tcPr>
            <w:tcW w:w="3964" w:type="dxa"/>
          </w:tcPr>
          <w:p>
            <w:pPr>
              <w:spacing w:line="20" w:lineRule="atLeast"/>
              <w:jc w:val="center"/>
              <w:rPr>
                <w:rFonts w:ascii="ＭＳ Ｐ明朝" w:eastAsia="ＭＳ Ｐ明朝" w:hAnsi="ＭＳ Ｐ明朝"/>
              </w:rPr>
            </w:pPr>
            <w:r>
              <w:rPr>
                <w:rFonts w:ascii="ＭＳ Ｐ明朝" w:eastAsia="ＭＳ Ｐ明朝" w:hAnsi="ＭＳ Ｐ明朝" w:hint="eastAsia"/>
              </w:rPr>
              <w:t>区分</w:t>
            </w:r>
          </w:p>
        </w:tc>
        <w:tc>
          <w:tcPr>
            <w:tcW w:w="5958" w:type="dxa"/>
          </w:tcPr>
          <w:p>
            <w:pPr>
              <w:spacing w:line="20" w:lineRule="atLeast"/>
              <w:jc w:val="center"/>
              <w:rPr>
                <w:rFonts w:ascii="ＭＳ Ｐ明朝" w:eastAsia="ＭＳ Ｐ明朝" w:hAnsi="ＭＳ Ｐ明朝"/>
              </w:rPr>
            </w:pPr>
            <w:r>
              <w:rPr>
                <w:rFonts w:ascii="ＭＳ Ｐ明朝" w:eastAsia="ＭＳ Ｐ明朝" w:hAnsi="ＭＳ Ｐ明朝" w:hint="eastAsia"/>
              </w:rPr>
              <w:t>提出期日</w:t>
            </w:r>
          </w:p>
        </w:tc>
      </w:tr>
      <w:tr>
        <w:tc>
          <w:tcPr>
            <w:tcW w:w="3964"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ア訓練修了時報告</w:t>
            </w:r>
          </w:p>
        </w:tc>
        <w:tc>
          <w:tcPr>
            <w:tcW w:w="5958"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訓練修了日の翌日から起算して10日以内で学院が指定する期日</w:t>
            </w:r>
          </w:p>
        </w:tc>
      </w:tr>
      <w:tr>
        <w:tc>
          <w:tcPr>
            <w:tcW w:w="3964"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イ訓練修了後３カ月経過時報告（暫定報告）</w:t>
            </w:r>
          </w:p>
        </w:tc>
        <w:tc>
          <w:tcPr>
            <w:tcW w:w="5958"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訓練修了日の翌日から起算して100日以内で学院が指定する期日</w:t>
            </w:r>
          </w:p>
        </w:tc>
      </w:tr>
      <w:tr>
        <w:tc>
          <w:tcPr>
            <w:tcW w:w="3964"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ウ訓練修了後３カ月経過時報告（確定報告）</w:t>
            </w:r>
          </w:p>
        </w:tc>
        <w:tc>
          <w:tcPr>
            <w:tcW w:w="5958"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訓練修了日の翌日から起算して130日以内で学院が指定する期日</w:t>
            </w:r>
          </w:p>
        </w:tc>
      </w:tr>
    </w:tbl>
    <w:p>
      <w:pPr>
        <w:spacing w:line="20" w:lineRule="atLeast"/>
        <w:jc w:val="left"/>
        <w:rPr>
          <w:rFonts w:ascii="ＭＳ Ｐ明朝" w:eastAsia="ＭＳ Ｐ明朝" w:hAnsi="ＭＳ Ｐ明朝"/>
          <w:sz w:val="18"/>
        </w:rPr>
      </w:pPr>
      <w:r>
        <w:rPr>
          <w:rFonts w:ascii="ＭＳ Ｐ明朝" w:eastAsia="ＭＳ Ｐ明朝" w:hAnsi="ＭＳ Ｐ明朝" w:hint="eastAsia"/>
        </w:rPr>
        <w:t xml:space="preserve">　　</w:t>
      </w:r>
      <w:r>
        <w:rPr>
          <w:rFonts w:ascii="ＭＳ Ｐ明朝" w:eastAsia="ＭＳ Ｐ明朝" w:hAnsi="ＭＳ Ｐ明朝" w:hint="eastAsia"/>
          <w:sz w:val="18"/>
        </w:rPr>
        <w:t xml:space="preserve">※確認を希望した場合において、公共職業安定所への確認（照会）を行った場合は、就職支援実施委託料の実績　　　</w:t>
      </w:r>
    </w:p>
    <w:p>
      <w:pPr>
        <w:spacing w:line="20" w:lineRule="atLeast"/>
        <w:ind w:firstLineChars="200" w:firstLine="400"/>
        <w:jc w:val="left"/>
        <w:rPr>
          <w:rFonts w:ascii="ＭＳ Ｐ明朝" w:eastAsia="ＭＳ Ｐ明朝" w:hAnsi="ＭＳ Ｐ明朝"/>
          <w:sz w:val="18"/>
        </w:rPr>
      </w:pPr>
      <w:r>
        <w:rPr>
          <w:rFonts w:ascii="ＭＳ Ｐ明朝" w:eastAsia="ＭＳ Ｐ明朝" w:hAnsi="ＭＳ Ｐ明朝" w:hint="eastAsia"/>
          <w:sz w:val="18"/>
        </w:rPr>
        <w:t>確定は、　上記（３）ウの確定報告後となります。</w:t>
      </w:r>
    </w:p>
    <w:sectPr>
      <w:pgSz w:w="11906" w:h="16838" w:code="9"/>
      <w:pgMar w:top="680" w:right="1134" w:bottom="567" w:left="1134" w:header="851" w:footer="992" w:gutter="0"/>
      <w:cols w:space="425"/>
      <w:docGrid w:type="linesAndChars"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8BF82F30-5749-4D08-9947-6B885E7C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Pr>
      <w:rFonts w:asciiTheme="majorHAnsi" w:eastAsiaTheme="majorEastAsia" w:hAnsiTheme="majorHAnsi" w:cstheme="majorBidi"/>
      <w:kern w:val="0"/>
      <w:sz w:val="18"/>
      <w:szCs w:val="18"/>
    </w:r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rPr>
      <w:rFonts w:ascii="Century" w:eastAsia="ＭＳ 明朝" w:hAnsi="Century" w:cs="Times New Roman"/>
      <w:kern w:val="0"/>
      <w:sz w:val="20"/>
      <w:szCs w:val="20"/>
    </w:rPr>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rPr>
      <w:rFonts w:ascii="Century" w:eastAsia="ＭＳ 明朝" w:hAnsi="Century"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2</cp:revision>
  <cp:lastPrinted>2024-03-11T00:53:00Z</cp:lastPrinted>
  <dcterms:created xsi:type="dcterms:W3CDTF">2024-11-12T07:47:00Z</dcterms:created>
  <dcterms:modified xsi:type="dcterms:W3CDTF">2024-11-12T07:47:00Z</dcterms:modified>
</cp:coreProperties>
</file>